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7B6" w:rsidRDefault="008647B6">
      <w:pPr>
        <w:rPr>
          <w:ins w:id="0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1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Annex III</w:t>
        </w:r>
      </w:ins>
    </w:p>
    <w:p w:rsidR="00615794" w:rsidRDefault="00615794">
      <w:pPr>
        <w:rPr>
          <w:ins w:id="2" w:author="Author"/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AA51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S.33.01.</w:t>
      </w:r>
      <w:r w:rsidR="005A1F5F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 </w:t>
      </w:r>
      <w:r w:rsidRPr="00AA5161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 xml:space="preserve">- Insurance and reinsurance individual requirements </w:t>
      </w:r>
      <w:r w:rsidR="005A1F5F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(old G03)</w:t>
      </w:r>
    </w:p>
    <w:p w:rsidR="0007577E" w:rsidRPr="00AA5161" w:rsidRDefault="0007577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ins w:id="3" w:author="Author">
        <w:r>
          <w:rPr>
            <w:rFonts w:ascii="Times New Roman" w:eastAsia="Times New Roman" w:hAnsi="Times New Roman" w:cs="Times New Roman"/>
            <w:b/>
            <w:bCs/>
            <w:sz w:val="20"/>
            <w:szCs w:val="20"/>
            <w:lang w:eastAsia="en-GB"/>
          </w:rPr>
          <w:t>General comments:</w:t>
        </w:r>
      </w:ins>
    </w:p>
    <w:p w:rsidR="005A1F5F" w:rsidRPr="00AA5161" w:rsidRDefault="005A1F5F" w:rsidP="005B6A00">
      <w:pPr>
        <w:jc w:val="both"/>
        <w:rPr>
          <w:rFonts w:ascii="Times New Roman" w:hAnsi="Times New Roman" w:cs="Times New Roman"/>
          <w:sz w:val="20"/>
          <w:szCs w:val="20"/>
        </w:rPr>
      </w:pPr>
      <w:r w:rsidRPr="00AA5161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5A1F5F" w:rsidRDefault="005A1F5F" w:rsidP="005B6A00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A5161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</w:t>
      </w:r>
      <w:r w:rsidR="00FA4C83">
        <w:rPr>
          <w:rFonts w:ascii="Times New Roman" w:hAnsi="Times New Roman" w:cs="Times New Roman"/>
          <w:sz w:val="20"/>
          <w:szCs w:val="20"/>
          <w:lang w:val="en-US"/>
        </w:rPr>
        <w:t xml:space="preserve">opening and </w:t>
      </w:r>
      <w:r w:rsidRPr="00AA5161">
        <w:rPr>
          <w:rFonts w:ascii="Times New Roman" w:hAnsi="Times New Roman" w:cs="Times New Roman"/>
          <w:sz w:val="20"/>
          <w:szCs w:val="20"/>
          <w:lang w:val="en-US"/>
        </w:rPr>
        <w:t>annual submission of information for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groups.</w:t>
      </w:r>
    </w:p>
    <w:p w:rsidR="009B23F9" w:rsidRPr="00AA5161" w:rsidRDefault="0033076E" w:rsidP="005B6A00">
      <w:pPr>
        <w:jc w:val="both"/>
        <w:rPr>
          <w:rFonts w:ascii="Times New Roman" w:hAnsi="Times New Roman" w:cs="Times New Roman"/>
          <w:sz w:val="20"/>
          <w:szCs w:val="20"/>
        </w:rPr>
      </w:pP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method 1 as defined in Article 230 of </w:t>
      </w:r>
      <w:r w:rsidR="005B6A00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method 2 as defined in Article 233 of the </w:t>
      </w:r>
      <w:r w:rsidR="005B6A00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66F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methods.</w:t>
      </w:r>
      <w:r w:rsidR="009B23F9" w:rsidRPr="00AA5161">
        <w:rPr>
          <w:rFonts w:ascii="Times New Roman" w:hAnsi="Times New Roman" w:cs="Times New Roman"/>
          <w:sz w:val="20"/>
          <w:szCs w:val="20"/>
        </w:rPr>
        <w:t>in the following way:</w:t>
      </w:r>
    </w:p>
    <w:p w:rsidR="005A1F5F" w:rsidRPr="00D56874" w:rsidRDefault="009B23F9" w:rsidP="005B6A0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rPrChange w:id="4" w:author="Author">
            <w:rPr>
              <w:rFonts w:ascii="Times New Roman" w:eastAsia="Times New Roman" w:hAnsi="Times New Roman" w:cs="Times New Roman"/>
              <w:bCs/>
              <w:sz w:val="20"/>
              <w:szCs w:val="20"/>
              <w:lang w:eastAsia="en-GB"/>
            </w:rPr>
          </w:rPrChange>
        </w:rPr>
      </w:pPr>
      <w:r w:rsidRPr="00AA5161">
        <w:rPr>
          <w:rFonts w:ascii="Times New Roman" w:hAnsi="Times New Roman" w:cs="Times New Roman"/>
          <w:sz w:val="20"/>
          <w:szCs w:val="20"/>
        </w:rPr>
        <w:t>The first part of it (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Cells </w:t>
      </w:r>
      <w:r w:rsidR="00FA4C83">
        <w:rPr>
          <w:rFonts w:ascii="Times New Roman" w:hAnsi="Times New Roman" w:cs="Times New Roman"/>
          <w:sz w:val="20"/>
          <w:szCs w:val="20"/>
        </w:rPr>
        <w:t>C0060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 to </w:t>
      </w:r>
      <w:r w:rsidR="00FA4C83">
        <w:rPr>
          <w:rFonts w:ascii="Times New Roman" w:hAnsi="Times New Roman" w:cs="Times New Roman"/>
          <w:sz w:val="20"/>
          <w:szCs w:val="20"/>
        </w:rPr>
        <w:t>C0230</w:t>
      </w:r>
      <w:r w:rsidRPr="00AA5161">
        <w:rPr>
          <w:rFonts w:ascii="Times New Roman" w:hAnsi="Times New Roman" w:cs="Times New Roman"/>
          <w:sz w:val="20"/>
          <w:szCs w:val="20"/>
        </w:rPr>
        <w:t>)</w:t>
      </w:r>
      <w:r w:rsidR="00AE2BE0" w:rsidRPr="00AA5161">
        <w:rPr>
          <w:rFonts w:ascii="Times New Roman" w:hAnsi="Times New Roman" w:cs="Times New Roman"/>
          <w:sz w:val="20"/>
          <w:szCs w:val="20"/>
        </w:rPr>
        <w:t xml:space="preserve"> </w:t>
      </w:r>
      <w:del w:id="5" w:author="Author">
        <w:r w:rsidRPr="00AA5161" w:rsidDel="008647B6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r w:rsidRPr="00AA5161">
        <w:rPr>
          <w:rFonts w:ascii="Times New Roman" w:hAnsi="Times New Roman" w:cs="Times New Roman"/>
          <w:sz w:val="20"/>
          <w:szCs w:val="20"/>
        </w:rPr>
        <w:t>collects the information on</w:t>
      </w:r>
      <w:ins w:id="6" w:author="Author">
        <w:r w:rsidR="00BB752C" w:rsidRPr="00D56874">
          <w:rPr>
            <w:rFonts w:ascii="Times New Roman" w:hAnsi="Times New Roman" w:cs="Times New Roman"/>
            <w:sz w:val="20"/>
            <w:szCs w:val="20"/>
            <w:rPrChange w:id="7" w:author="Author">
              <w:rPr/>
            </w:rPrChange>
          </w:rPr>
          <w:t xml:space="preserve"> all insurance and reinsurance undertakings of the group from EEA and non-EEA countries applying Directive 2009/138/EC reported in accordance with the rules therein when the method 2 as defined in Article 233 of Directive 2009/138/EC or a combination of methods is used</w:t>
        </w:r>
      </w:ins>
      <w:del w:id="8" w:author="Author">
        <w:r w:rsidRPr="00AA5161" w:rsidDel="00BB752C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  <w:r w:rsidR="007521DB" w:rsidRPr="00D56874" w:rsidDel="00BB752C">
          <w:rPr>
            <w:rFonts w:ascii="Times New Roman" w:hAnsi="Times New Roman" w:cs="Times New Roman"/>
            <w:sz w:val="20"/>
            <w:szCs w:val="20"/>
            <w:rPrChange w:id="9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>EEA and non EEA insurance and reinsurance undertakings using S</w:delText>
        </w:r>
        <w:r w:rsidR="00FA4C83" w:rsidRPr="00D56874" w:rsidDel="00BB752C">
          <w:rPr>
            <w:rFonts w:ascii="Times New Roman" w:hAnsi="Times New Roman" w:cs="Times New Roman"/>
            <w:sz w:val="20"/>
            <w:szCs w:val="20"/>
            <w:rPrChange w:id="10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 xml:space="preserve">olvency </w:delText>
        </w:r>
        <w:r w:rsidR="007521DB" w:rsidRPr="00D56874" w:rsidDel="00BB752C">
          <w:rPr>
            <w:rFonts w:ascii="Times New Roman" w:hAnsi="Times New Roman" w:cs="Times New Roman"/>
            <w:sz w:val="20"/>
            <w:szCs w:val="20"/>
            <w:rPrChange w:id="11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>II rules included only via D&amp;A</w:delText>
        </w:r>
      </w:del>
      <w:r w:rsidR="00FA4C83" w:rsidRPr="00D56874">
        <w:rPr>
          <w:rFonts w:ascii="Times New Roman" w:hAnsi="Times New Roman" w:cs="Times New Roman"/>
          <w:sz w:val="20"/>
          <w:szCs w:val="20"/>
          <w:rPrChange w:id="12" w:author="Author">
            <w:rPr>
              <w:rFonts w:ascii="Times New Roman" w:eastAsia="Times New Roman" w:hAnsi="Times New Roman" w:cs="Times New Roman"/>
              <w:bCs/>
              <w:sz w:val="20"/>
              <w:szCs w:val="20"/>
              <w:lang w:eastAsia="en-GB"/>
            </w:rPr>
          </w:rPrChange>
        </w:rPr>
        <w:t>;</w:t>
      </w:r>
    </w:p>
    <w:p w:rsidR="005A1F5F" w:rsidRPr="00D56874" w:rsidRDefault="009B23F9" w:rsidP="005B6A0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  <w:rPrChange w:id="13" w:author="Author">
            <w:rPr>
              <w:rFonts w:ascii="Times New Roman" w:eastAsia="Times New Roman" w:hAnsi="Times New Roman" w:cs="Times New Roman"/>
              <w:bCs/>
              <w:sz w:val="20"/>
              <w:szCs w:val="20"/>
              <w:lang w:eastAsia="en-GB"/>
            </w:rPr>
          </w:rPrChange>
        </w:rPr>
      </w:pPr>
      <w:r w:rsidRPr="00AA5161">
        <w:rPr>
          <w:rFonts w:ascii="Times New Roman" w:hAnsi="Times New Roman" w:cs="Times New Roman"/>
          <w:sz w:val="20"/>
          <w:szCs w:val="20"/>
        </w:rPr>
        <w:t>The second part of it (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Cells </w:t>
      </w:r>
      <w:r w:rsidR="00FA4C83">
        <w:rPr>
          <w:rFonts w:ascii="Times New Roman" w:hAnsi="Times New Roman" w:cs="Times New Roman"/>
          <w:sz w:val="20"/>
          <w:szCs w:val="20"/>
        </w:rPr>
        <w:t>C0240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 to </w:t>
      </w:r>
      <w:r w:rsidR="00FA4C83">
        <w:rPr>
          <w:rFonts w:ascii="Times New Roman" w:hAnsi="Times New Roman" w:cs="Times New Roman"/>
          <w:sz w:val="20"/>
          <w:szCs w:val="20"/>
        </w:rPr>
        <w:t>C0260</w:t>
      </w:r>
      <w:r w:rsidRPr="00AA5161">
        <w:rPr>
          <w:rFonts w:ascii="Times New Roman" w:hAnsi="Times New Roman" w:cs="Times New Roman"/>
          <w:sz w:val="20"/>
          <w:szCs w:val="20"/>
        </w:rPr>
        <w:t>)</w:t>
      </w:r>
      <w:r w:rsidR="005602BD" w:rsidRPr="00AA5161">
        <w:rPr>
          <w:rFonts w:ascii="Times New Roman" w:hAnsi="Times New Roman" w:cs="Times New Roman"/>
          <w:sz w:val="20"/>
          <w:szCs w:val="20"/>
        </w:rPr>
        <w:t xml:space="preserve"> </w:t>
      </w:r>
      <w:r w:rsidRPr="00AA5161">
        <w:rPr>
          <w:rFonts w:ascii="Times New Roman" w:hAnsi="Times New Roman" w:cs="Times New Roman"/>
          <w:sz w:val="20"/>
          <w:szCs w:val="20"/>
        </w:rPr>
        <w:t xml:space="preserve">collects information on the </w:t>
      </w:r>
      <w:del w:id="14" w:author="Author">
        <w:r w:rsidRPr="00AA5161" w:rsidDel="00BB752C">
          <w:rPr>
            <w:rFonts w:ascii="Times New Roman" w:hAnsi="Times New Roman" w:cs="Times New Roman"/>
            <w:sz w:val="20"/>
            <w:szCs w:val="20"/>
          </w:rPr>
          <w:delText xml:space="preserve">local requirements </w:delText>
        </w:r>
      </w:del>
      <w:ins w:id="15" w:author="Author">
        <w:r w:rsidR="00BB752C">
          <w:rPr>
            <w:rFonts w:ascii="Times New Roman" w:hAnsi="Times New Roman" w:cs="Times New Roman"/>
            <w:sz w:val="20"/>
            <w:szCs w:val="20"/>
          </w:rPr>
          <w:t xml:space="preserve">local </w:t>
        </w:r>
        <w:r w:rsidR="00BB752C" w:rsidRPr="00D56874">
          <w:rPr>
            <w:rFonts w:ascii="Times New Roman" w:hAnsi="Times New Roman" w:cs="Times New Roman"/>
            <w:sz w:val="20"/>
            <w:szCs w:val="20"/>
            <w:rPrChange w:id="16" w:author="Author">
              <w:rPr/>
            </w:rPrChange>
          </w:rPr>
          <w:t xml:space="preserve">capital requirements, local Minimum Capital Requirements and eligible own funds of all non-EEA insurance and reinsurance undertakings of the group shall be reported in accordance with local rules, regardless of the method used for the calculation of the group </w:t>
        </w:r>
      </w:ins>
      <w:del w:id="17" w:author="Author">
        <w:r w:rsidRPr="00AA5161" w:rsidDel="00BB752C">
          <w:rPr>
            <w:rFonts w:ascii="Times New Roman" w:hAnsi="Times New Roman" w:cs="Times New Roman"/>
            <w:sz w:val="20"/>
            <w:szCs w:val="20"/>
          </w:rPr>
          <w:delText>o</w:delText>
        </w:r>
      </w:del>
      <w:ins w:id="18" w:author="Author">
        <w:r w:rsidR="00BB752C" w:rsidRPr="00D56874">
          <w:rPr>
            <w:rFonts w:ascii="Times New Roman" w:hAnsi="Times New Roman" w:cs="Times New Roman"/>
            <w:sz w:val="20"/>
            <w:szCs w:val="20"/>
            <w:rPrChange w:id="19" w:author="Author">
              <w:rPr/>
            </w:rPrChange>
          </w:rPr>
          <w:t>solvency</w:t>
        </w:r>
      </w:ins>
      <w:del w:id="20" w:author="Author">
        <w:r w:rsidRPr="00AA5161" w:rsidDel="00BB752C">
          <w:rPr>
            <w:rFonts w:ascii="Times New Roman" w:hAnsi="Times New Roman" w:cs="Times New Roman"/>
            <w:sz w:val="20"/>
            <w:szCs w:val="20"/>
          </w:rPr>
          <w:delText xml:space="preserve">f </w:delText>
        </w:r>
        <w:r w:rsidR="00FA4C83" w:rsidRPr="00D56874" w:rsidDel="00BB752C">
          <w:rPr>
            <w:rFonts w:ascii="Times New Roman" w:hAnsi="Times New Roman" w:cs="Times New Roman"/>
            <w:sz w:val="20"/>
            <w:szCs w:val="20"/>
            <w:rPrChange w:id="21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>n</w:delText>
        </w:r>
        <w:r w:rsidR="007521DB" w:rsidRPr="00D56874" w:rsidDel="00BB752C">
          <w:rPr>
            <w:rFonts w:ascii="Times New Roman" w:hAnsi="Times New Roman" w:cs="Times New Roman"/>
            <w:sz w:val="20"/>
            <w:szCs w:val="20"/>
            <w:rPrChange w:id="22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>on EEA</w:delText>
        </w:r>
        <w:r w:rsidR="00457AA0" w:rsidRPr="00D56874" w:rsidDel="00BB752C">
          <w:rPr>
            <w:rFonts w:ascii="Times New Roman" w:hAnsi="Times New Roman" w:cs="Times New Roman"/>
            <w:sz w:val="20"/>
            <w:szCs w:val="20"/>
            <w:rPrChange w:id="23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 xml:space="preserve"> insurance and reinsurance</w:delText>
        </w:r>
        <w:r w:rsidR="007521DB" w:rsidRPr="00D56874" w:rsidDel="00BB752C">
          <w:rPr>
            <w:rFonts w:ascii="Times New Roman" w:hAnsi="Times New Roman" w:cs="Times New Roman"/>
            <w:sz w:val="20"/>
            <w:szCs w:val="20"/>
            <w:rPrChange w:id="24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 xml:space="preserve"> </w:delText>
        </w:r>
        <w:r w:rsidRPr="00D56874" w:rsidDel="00BB752C">
          <w:rPr>
            <w:rFonts w:ascii="Times New Roman" w:hAnsi="Times New Roman" w:cs="Times New Roman"/>
            <w:sz w:val="20"/>
            <w:szCs w:val="20"/>
            <w:rPrChange w:id="25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 xml:space="preserve">undertakings </w:delText>
        </w:r>
        <w:r w:rsidR="007521DB" w:rsidRPr="00D56874" w:rsidDel="00BB752C">
          <w:rPr>
            <w:rFonts w:ascii="Times New Roman" w:hAnsi="Times New Roman" w:cs="Times New Roman"/>
            <w:sz w:val="20"/>
            <w:szCs w:val="20"/>
            <w:rPrChange w:id="26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>(both using S</w:delText>
        </w:r>
        <w:r w:rsidR="00FA4C83" w:rsidRPr="00D56874" w:rsidDel="00BB752C">
          <w:rPr>
            <w:rFonts w:ascii="Times New Roman" w:hAnsi="Times New Roman" w:cs="Times New Roman"/>
            <w:sz w:val="20"/>
            <w:szCs w:val="20"/>
            <w:rPrChange w:id="27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 xml:space="preserve">olvency </w:delText>
        </w:r>
        <w:r w:rsidR="007521DB" w:rsidRPr="00D56874" w:rsidDel="00BB752C">
          <w:rPr>
            <w:rFonts w:ascii="Times New Roman" w:hAnsi="Times New Roman" w:cs="Times New Roman"/>
            <w:sz w:val="20"/>
            <w:szCs w:val="20"/>
            <w:rPrChange w:id="28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>II rules and not using S</w:delText>
        </w:r>
        <w:r w:rsidR="00FA4C83" w:rsidRPr="00D56874" w:rsidDel="00BB752C">
          <w:rPr>
            <w:rFonts w:ascii="Times New Roman" w:hAnsi="Times New Roman" w:cs="Times New Roman"/>
            <w:sz w:val="20"/>
            <w:szCs w:val="20"/>
            <w:rPrChange w:id="29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 xml:space="preserve">olvency </w:delText>
        </w:r>
        <w:r w:rsidR="007521DB" w:rsidRPr="00D56874" w:rsidDel="00BB752C">
          <w:rPr>
            <w:rFonts w:ascii="Times New Roman" w:hAnsi="Times New Roman" w:cs="Times New Roman"/>
            <w:sz w:val="20"/>
            <w:szCs w:val="20"/>
            <w:rPrChange w:id="30" w:author="Author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rPrChange>
          </w:rPr>
          <w:delText>II rules) regardless of the method used</w:delText>
        </w:r>
      </w:del>
      <w:r w:rsidR="00FA4C83" w:rsidRPr="00D56874">
        <w:rPr>
          <w:rFonts w:ascii="Times New Roman" w:hAnsi="Times New Roman" w:cs="Times New Roman"/>
          <w:sz w:val="20"/>
          <w:szCs w:val="20"/>
          <w:rPrChange w:id="31" w:author="Author">
            <w:rPr>
              <w:rFonts w:ascii="Times New Roman" w:eastAsia="Times New Roman" w:hAnsi="Times New Roman" w:cs="Times New Roman"/>
              <w:bCs/>
              <w:sz w:val="20"/>
              <w:szCs w:val="20"/>
              <w:lang w:eastAsia="en-GB"/>
            </w:rPr>
          </w:rPrChange>
        </w:rPr>
        <w:t>.</w:t>
      </w:r>
    </w:p>
    <w:tbl>
      <w:tblPr>
        <w:tblW w:w="9933" w:type="dxa"/>
        <w:tblInd w:w="108" w:type="dxa"/>
        <w:tblLook w:val="04A0" w:firstRow="1" w:lastRow="0" w:firstColumn="1" w:lastColumn="0" w:noHBand="0" w:noVBand="1"/>
      </w:tblPr>
      <w:tblGrid>
        <w:gridCol w:w="1428"/>
        <w:gridCol w:w="2268"/>
        <w:gridCol w:w="6237"/>
      </w:tblGrid>
      <w:tr w:rsidR="005602BD" w:rsidRPr="005A1F5F" w:rsidTr="00AA5161">
        <w:trPr>
          <w:trHeight w:val="285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15794" w:rsidRPr="00AA5161" w:rsidRDefault="00615794" w:rsidP="00615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C930C3" w:rsidRPr="005A1F5F" w:rsidTr="00AA5161">
        <w:trPr>
          <w:trHeight w:val="675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Legal name of the undertaking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each undertaking</w:t>
            </w:r>
          </w:p>
        </w:tc>
      </w:tr>
      <w:tr w:rsidR="00C930C3" w:rsidRPr="005A1F5F" w:rsidTr="00AA5161">
        <w:trPr>
          <w:trHeight w:val="390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C0020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Identification code </w:t>
            </w:r>
            <w:r w:rsidR="00C930C3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of the undertaking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A4C83" w:rsidRDefault="007521DB" w:rsidP="00FA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="00C930C3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del w:id="32" w:author="Author">
              <w:r w:rsidR="00C930C3" w:rsidRPr="00AA5161" w:rsidDel="00990BDF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bookmarkStart w:id="33" w:name="_GoBack"/>
              <w:bookmarkEnd w:id="33"/>
              <w:r w:rsidR="00C930C3" w:rsidRPr="00AA5161" w:rsidDel="00990BDF">
                <w:rPr>
                  <w:rFonts w:ascii="Times New Roman" w:hAnsi="Times New Roman" w:cs="Times New Roman"/>
                  <w:sz w:val="20"/>
                  <w:szCs w:val="20"/>
                </w:rPr>
                <w:delText>if existent</w:delText>
              </w:r>
            </w:del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FA4C8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="00FA4C83"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FA4C8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5A1F5F" w:rsidRPr="00AA5161" w:rsidRDefault="00FA4C83" w:rsidP="00FA4C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66F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C930C3" w:rsidRPr="005A1F5F" w:rsidTr="00AA5161">
        <w:trPr>
          <w:trHeight w:val="114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C0030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Q1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Type of code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of the ID of the undertaking code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1F5F" w:rsidRPr="00AA5161" w:rsidRDefault="00752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item “Identification code of the undertaking”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: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EE6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EE63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C930C3" w:rsidRPr="005A1F5F" w:rsidTr="00AA5161">
        <w:trPr>
          <w:trHeight w:val="133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 xml:space="preserve">C0040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Entity Level/RFF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or MAP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Remaining Part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Identify </w:t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to which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the information is related to</w:t>
            </w:r>
            <w:r w:rsidR="00C930C3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. </w:t>
            </w:r>
            <w:r w:rsidR="00C930C3" w:rsidRPr="00AA5161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Entity level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</w:t>
            </w:r>
            <w:r w:rsidR="003B42B6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Material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</w:t>
            </w:r>
            <w:r w:rsidR="00072F4E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ing fenced fund or Matching Adjustment Portfolio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1647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3 </w:t>
            </w: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Remaining part</w:t>
            </w:r>
          </w:p>
        </w:tc>
      </w:tr>
      <w:tr w:rsidR="00C930C3" w:rsidRPr="005A1F5F" w:rsidTr="00AA5161">
        <w:trPr>
          <w:trHeight w:val="765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C0050 </w:t>
            </w:r>
          </w:p>
          <w:p w:rsidR="00615794" w:rsidRPr="00AA5161" w:rsidRDefault="00164791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</w:t>
            </w:r>
            <w:r w:rsidR="007521DB"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5794" w:rsidRPr="00AA5161" w:rsidRDefault="007521DB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Fund Number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7632" w:rsidRDefault="008647B6" w:rsidP="00615794">
            <w:pPr>
              <w:spacing w:after="0" w:line="240" w:lineRule="auto"/>
              <w:rPr>
                <w:ins w:id="34" w:author="Author"/>
                <w:rFonts w:ascii="Times New Roman" w:hAnsi="Times New Roman" w:cs="Times New Roman"/>
                <w:sz w:val="20"/>
                <w:szCs w:val="20"/>
              </w:rPr>
            </w:pPr>
            <w:ins w:id="35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When C0040 = 2, </w:t>
              </w:r>
            </w:ins>
            <w:del w:id="36" w:author="Author">
              <w:r w:rsidR="00072F4E" w:rsidRPr="00AA5161" w:rsidDel="008647B6">
                <w:rPr>
                  <w:rFonts w:ascii="Times New Roman" w:hAnsi="Times New Roman" w:cs="Times New Roman"/>
                  <w:sz w:val="20"/>
                  <w:szCs w:val="20"/>
                </w:rPr>
                <w:delText>T</w:delText>
              </w:r>
            </w:del>
            <w:ins w:id="37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t</w:t>
              </w:r>
            </w:ins>
            <w:r w:rsidR="00072F4E" w:rsidRPr="00AA5161">
              <w:rPr>
                <w:rFonts w:ascii="Times New Roman" w:hAnsi="Times New Roman" w:cs="Times New Roman"/>
                <w:sz w:val="20"/>
                <w:szCs w:val="20"/>
              </w:rPr>
              <w:t>his is the unique number of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each material ring-fenced fund or matching adjustment portfolio </w:t>
            </w:r>
            <w:r w:rsidR="00072F4E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as attributed by the </w:t>
            </w:r>
            <w:r w:rsidR="00EE6329">
              <w:rPr>
                <w:rFonts w:ascii="Times New Roman" w:hAnsi="Times New Roman" w:cs="Times New Roman"/>
                <w:sz w:val="20"/>
                <w:szCs w:val="20"/>
              </w:rPr>
              <w:t>group</w:t>
            </w:r>
            <w:r w:rsidR="00072F4E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. It shall remain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unvarying 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over time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. It 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shall not be re-used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other </w:t>
            </w:r>
            <w:del w:id="38" w:author="Author">
              <w:r w:rsidR="003D7632" w:rsidRPr="00AA5161" w:rsidDel="008647B6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fund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>s or portfolios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E63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7632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The number </w:t>
            </w:r>
            <w:r w:rsidR="005A1F5F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BF6FD0"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 be used consistently across all templates, where relevant, to identify the fund/portfolio.</w:t>
            </w:r>
          </w:p>
          <w:p w:rsidR="008647B6" w:rsidRDefault="008647B6" w:rsidP="00615794">
            <w:pPr>
              <w:spacing w:after="0" w:line="240" w:lineRule="auto"/>
              <w:rPr>
                <w:ins w:id="39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8647B6" w:rsidRPr="00AA5161" w:rsidRDefault="008647B6" w:rsidP="006157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ins w:id="40" w:author="Author">
              <w:r>
                <w:rPr>
                  <w:rFonts w:ascii="Times New Roman" w:hAnsi="Times New Roman" w:cs="Times New Roman"/>
                  <w:sz w:val="20"/>
                  <w:szCs w:val="20"/>
                </w:rPr>
                <w:t>When C0040=1 or 3, it shall be reported “0”.</w:t>
              </w:r>
            </w:ins>
          </w:p>
          <w:p w:rsidR="005A1F5F" w:rsidRPr="00AA5161" w:rsidRDefault="005A1F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EE6329" w:rsidRPr="005A1F5F" w:rsidTr="00EE6329">
        <w:trPr>
          <w:trHeight w:val="349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E6329" w:rsidRPr="00AA5161" w:rsidRDefault="00EE6329" w:rsidP="008647B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787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EEA and non EEA insurance and reinsurance undertakings </w:t>
            </w:r>
            <w:del w:id="41" w:author="Author">
              <w:r w:rsidRPr="0078785B" w:rsidDel="008647B6">
                <w:rPr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eastAsia="en-GB"/>
                </w:rPr>
                <w:delText xml:space="preserve"> </w:delText>
              </w:r>
            </w:del>
            <w:r w:rsidRPr="007878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(using SII rules) included only via D&amp;A 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C0060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SCR Market Risk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ins w:id="42" w:author="Author">
              <w:r w:rsidR="00ED56A1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(gross) </w:t>
              </w:r>
            </w:ins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Market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C0070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Counterparty Default Risk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ins w:id="43" w:author="Author">
              <w:r w:rsidR="00ED56A1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(gross) </w:t>
              </w:r>
            </w:ins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Counterparty Default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C0080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Life Underwriting Risk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ins w:id="44" w:author="Author">
              <w:r w:rsidR="00ED56A1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(gross) </w:t>
              </w:r>
            </w:ins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Life Underwriting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C0090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Health Underwriting Risk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ins w:id="45" w:author="Author">
              <w:r w:rsidR="00ED56A1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(gross) </w:t>
              </w:r>
            </w:ins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Health Underwriting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C0100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Non-life Underwriting Risk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Individual </w:t>
            </w:r>
            <w:ins w:id="46" w:author="Author">
              <w:r w:rsidR="00ED56A1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(gross) </w:t>
              </w:r>
            </w:ins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SCR Non-life Underwriting </w:t>
            </w:r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Risk  for</w:t>
            </w:r>
            <w:proofErr w:type="gramEnd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375"/>
        </w:trPr>
        <w:tc>
          <w:tcPr>
            <w:tcW w:w="14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C0110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SCR Operational Risk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Operational Risk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C0120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SCR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(including any capital add-on).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C0130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MCR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Individual MCR for each undertaking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AA5161">
        <w:trPr>
          <w:trHeight w:val="62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C0140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SCR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SCR. Total own funds are to be reported in this item. No restrictions on availability for the group apply.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C0150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undertaking specific parameters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undertaking specific parameters for calculating individual SCR, report the area(s) for which these parameters are used. The following closed list shall be used:</w:t>
            </w:r>
          </w:p>
          <w:p w:rsidR="00EE6329" w:rsidRPr="00AA5161" w:rsidDel="00055653" w:rsidRDefault="00EE6329">
            <w:pPr>
              <w:spacing w:after="0" w:line="240" w:lineRule="auto"/>
              <w:rPr>
                <w:del w:id="47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  <w:ins w:id="48" w:author="Author">
              <w:r w:rsidR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</w:ins>
            <w:del w:id="49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– Life underwriting risk / mortality risk</w:delText>
              </w:r>
            </w:del>
          </w:p>
          <w:p w:rsidR="00EE6329" w:rsidRPr="00AA5161" w:rsidDel="00055653" w:rsidRDefault="00EE6329">
            <w:pPr>
              <w:spacing w:after="0" w:line="240" w:lineRule="auto"/>
              <w:rPr>
                <w:del w:id="50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51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2 – Life underwriting risk / longevity risk</w:delText>
              </w:r>
            </w:del>
          </w:p>
          <w:p w:rsidR="00EE6329" w:rsidRPr="00AA5161" w:rsidDel="00055653" w:rsidRDefault="00EE6329">
            <w:pPr>
              <w:spacing w:after="0" w:line="240" w:lineRule="auto"/>
              <w:rPr>
                <w:del w:id="52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53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3 – Life underwriting risk / disability-morbidity risk</w:delText>
              </w:r>
            </w:del>
          </w:p>
          <w:p w:rsidR="00EE6329" w:rsidRPr="00AA5161" w:rsidDel="00055653" w:rsidRDefault="00EE6329">
            <w:pPr>
              <w:spacing w:after="0" w:line="240" w:lineRule="auto"/>
              <w:rPr>
                <w:del w:id="54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55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4 – Life underwriting risk / lapse risk</w:delText>
              </w:r>
            </w:del>
          </w:p>
          <w:p w:rsidR="00EE6329" w:rsidRPr="00AA5161" w:rsidDel="00055653" w:rsidRDefault="00EE6329">
            <w:pPr>
              <w:spacing w:after="0" w:line="240" w:lineRule="auto"/>
              <w:rPr>
                <w:del w:id="56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57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5 – Life underwriting risk / life expense risk</w:delText>
              </w:r>
            </w:del>
          </w:p>
          <w:p w:rsidR="00EE6329" w:rsidRPr="00AA5161" w:rsidRDefault="00EE6329" w:rsidP="00055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58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6 </w:delText>
              </w:r>
            </w:del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Life underwriting risk / revision risk</w:t>
            </w:r>
          </w:p>
          <w:p w:rsidR="00EE6329" w:rsidRPr="00AA5161" w:rsidDel="00055653" w:rsidRDefault="00EE6329" w:rsidP="00083F20">
            <w:pPr>
              <w:spacing w:after="0" w:line="240" w:lineRule="auto"/>
              <w:rPr>
                <w:del w:id="59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0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7 – Life underwriting risk / life catastrophe risk</w:delText>
              </w:r>
            </w:del>
          </w:p>
          <w:p w:rsidR="00EE6329" w:rsidRPr="00AA5161" w:rsidDel="00055653" w:rsidRDefault="00EE6329" w:rsidP="00083F20">
            <w:pPr>
              <w:spacing w:after="0" w:line="240" w:lineRule="auto"/>
              <w:rPr>
                <w:del w:id="61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2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8 – Health SLT underwriting risk / mortality risk</w:delText>
              </w:r>
            </w:del>
          </w:p>
          <w:p w:rsidR="00EE6329" w:rsidRPr="00AA5161" w:rsidDel="00055653" w:rsidRDefault="00EE6329" w:rsidP="00083F20">
            <w:pPr>
              <w:spacing w:after="0" w:line="240" w:lineRule="auto"/>
              <w:rPr>
                <w:del w:id="63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4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9 – Health SLT underwriting risk / longevity risk</w:delText>
              </w:r>
            </w:del>
          </w:p>
          <w:p w:rsidR="00EE6329" w:rsidRPr="00AA5161" w:rsidDel="00055653" w:rsidRDefault="00EE6329" w:rsidP="00083F20">
            <w:pPr>
              <w:spacing w:after="0" w:line="240" w:lineRule="auto"/>
              <w:rPr>
                <w:del w:id="65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6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10 – Health SLT underwriting risk / disability-morbidity risk (medical expenses)</w:delText>
              </w:r>
            </w:del>
          </w:p>
          <w:p w:rsidR="00EE6329" w:rsidRPr="00AA5161" w:rsidDel="00055653" w:rsidRDefault="00EE6329" w:rsidP="00083F20">
            <w:pPr>
              <w:spacing w:after="0" w:line="240" w:lineRule="auto"/>
              <w:rPr>
                <w:del w:id="67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68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11 – Health SLT underwriting risk / disability-morbidity risk (income protection)</w:delText>
              </w:r>
            </w:del>
          </w:p>
          <w:p w:rsidR="00EE6329" w:rsidRPr="00AA5161" w:rsidDel="00055653" w:rsidRDefault="00EE6329" w:rsidP="00083F20">
            <w:pPr>
              <w:spacing w:after="0" w:line="240" w:lineRule="auto"/>
              <w:rPr>
                <w:del w:id="69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70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12 – Health SLT underwriting risk / lapse risk</w:delText>
              </w:r>
            </w:del>
          </w:p>
          <w:p w:rsidR="00EE6329" w:rsidRPr="00AA5161" w:rsidDel="00055653" w:rsidRDefault="00EE6329" w:rsidP="00083F20">
            <w:pPr>
              <w:spacing w:after="0" w:line="240" w:lineRule="auto"/>
              <w:rPr>
                <w:del w:id="71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72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13 – Health SLT underwriting risk / expense risk</w:delText>
              </w:r>
            </w:del>
          </w:p>
          <w:p w:rsidR="00EE6329" w:rsidRPr="00AA5161" w:rsidRDefault="00055653" w:rsidP="0008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ins w:id="73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lastRenderedPageBreak/>
                <w:t>2</w:t>
              </w:r>
            </w:ins>
            <w:del w:id="74" w:author="Author">
              <w:r w:rsidR="00EE6329"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14</w:delText>
              </w:r>
            </w:del>
            <w:r w:rsidR="00EE6329"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Health SLT underwriting risk / revision risk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75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15 </w:delText>
              </w:r>
            </w:del>
            <w:ins w:id="76" w:author="Author">
              <w:r w:rsidR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3</w:t>
              </w:r>
              <w:r w:rsidR="00055653" w:rsidRPr="00AA5161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 xml:space="preserve"> </w:t>
              </w:r>
            </w:ins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Health NSLT premium and reserve risk,</w:t>
            </w:r>
          </w:p>
          <w:p w:rsidR="00EE6329" w:rsidRPr="00AA5161" w:rsidDel="00055653" w:rsidRDefault="00EE6329">
            <w:pPr>
              <w:spacing w:after="0" w:line="240" w:lineRule="auto"/>
              <w:rPr>
                <w:del w:id="77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78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16 – Health NSLT lapse risk,</w:delText>
              </w:r>
            </w:del>
          </w:p>
          <w:p w:rsidR="00EE6329" w:rsidRPr="00AA5161" w:rsidDel="00055653" w:rsidRDefault="00EE6329">
            <w:pPr>
              <w:spacing w:after="0" w:line="240" w:lineRule="auto"/>
              <w:rPr>
                <w:del w:id="79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80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17 – Health NSLT catastrophe risk</w:delText>
              </w:r>
            </w:del>
          </w:p>
          <w:p w:rsidR="00EE6329" w:rsidRPr="00AA5161" w:rsidRDefault="00EE6329" w:rsidP="00942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81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18</w:delText>
              </w:r>
            </w:del>
            <w:ins w:id="82" w:author="Author">
              <w:r w:rsidR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t>4</w:t>
              </w:r>
            </w:ins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– Non Life premium and reserve risk,</w:t>
            </w:r>
          </w:p>
          <w:p w:rsidR="00EE6329" w:rsidRPr="00AA5161" w:rsidDel="00055653" w:rsidRDefault="00EE6329" w:rsidP="00942C6E">
            <w:pPr>
              <w:spacing w:after="0" w:line="240" w:lineRule="auto"/>
              <w:rPr>
                <w:del w:id="83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84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19 – Non life lapse risk,</w:delText>
              </w:r>
            </w:del>
          </w:p>
          <w:p w:rsidR="00EE6329" w:rsidRPr="00AA5161" w:rsidDel="00055653" w:rsidRDefault="00EE6329" w:rsidP="00942C6E">
            <w:pPr>
              <w:spacing w:after="0" w:line="240" w:lineRule="auto"/>
              <w:rPr>
                <w:del w:id="85" w:author="Author"/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del w:id="86" w:author="Author">
              <w:r w:rsidRPr="00AA5161" w:rsidDel="00055653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>20 – Non Life catastrophe risk</w:delText>
              </w:r>
            </w:del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 as many options as needed, separated by a “,”.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C0160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simplifications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simplifications for calculating individual SCR, report the area(s) for which these simplifications are used. The following closed list shall be used: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– Market risk / spread risk (bonds and loans)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Market risk / interest rate risk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 – Market risk / spread risk (bonds and loans)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 – Market risk / market risk concentration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 – Counterparty default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 – Life underwriting risk / mortality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 – Life underwriting risk / longevity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 – Life underwriting risk / disability-morbidity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 – Life underwriting risk / lapse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 – Life underwriting risk / life expense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11 – Life underwriting risk / life catastrophe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 – Health underwriting risk / mortality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 – Health underwriting risk / longevity risk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 – Health underwriting risk / disability-morbidity risk (medical expenses)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 – Health underwriting risk / disability-morbidity risk (income protection)</w:t>
            </w:r>
          </w:p>
          <w:p w:rsidR="00EE6329" w:rsidRPr="00AA5161" w:rsidRDefault="00EE6329" w:rsidP="00F156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16 – Health SLT underwriting risk / lapse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 – Health underwriting risk / life expense risk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18 - Non-Life underwriting risk / premium and reserve risk (captives)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 as many options as needed, separated by a “,”.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C0170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Use of Partial Internal Model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When an undertaking uses a partial internal model(s) for calculating individual SCR, report the area(s) for which this/these are used.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C0180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Group or individual internal model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When an undertaking uses a full internal model for calculating individual SCR, it has to be stated whether this regards </w:t>
            </w:r>
            <w:proofErr w:type="spellStart"/>
            <w:proofErr w:type="gramStart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</w:t>
            </w:r>
            <w:proofErr w:type="spellEnd"/>
            <w:proofErr w:type="gramEnd"/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individual internal model or group internal model.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following close list shall be used:</w:t>
            </w:r>
          </w:p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– Individual Internal Model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 – Group Internal Model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C0190</w:t>
            </w:r>
          </w:p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initial approval of IM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 w:type="page"/>
              <w:t xml:space="preserve">In case a group or individual internal model is approved by individual supervisor,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date of this approval. 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C0200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J1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approval of latest major change of IM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 case a major change of group or individual internal model is approved by individual supervisor (Art.115), </w:t>
            </w:r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) code of t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he date of this approval.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C0210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K1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of decision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864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 case a capital add-on applies to any of the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undertakings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), </w:t>
            </w:r>
            <w:del w:id="87" w:author="Author">
              <w:r w:rsidRPr="00AA5161" w:rsidDel="008647B6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I</w:delText>
              </w:r>
            </w:del>
            <w:ins w:id="88" w:author="Author">
              <w:r w:rsidR="008647B6">
                <w:rPr>
                  <w:rFonts w:ascii="Times New Roman" w:hAnsi="Times New Roman" w:cs="Times New Roman"/>
                  <w:sz w:val="20"/>
                  <w:szCs w:val="20"/>
                </w:rPr>
                <w:t>i</w:t>
              </w:r>
            </w:ins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dentify the ISO 8601 (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AA5161">
              <w:rPr>
                <w:rFonts w:ascii="Times New Roman" w:hAnsi="Times New Roman" w:cs="Times New Roman"/>
                <w:sz w:val="20"/>
                <w:szCs w:val="20"/>
              </w:rPr>
              <w:t>) code of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the date of the decision.</w:t>
            </w:r>
          </w:p>
        </w:tc>
      </w:tr>
      <w:tr w:rsidR="00EE6329" w:rsidRPr="005A1F5F" w:rsidTr="00AA5161">
        <w:trPr>
          <w:trHeight w:val="574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C0220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Amount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case a capital add-on applies to any of the entities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), report the exact amount.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C0230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Reason of capital add-on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case a capital add-on applies to any of the undertakings listed here (Art.37</w:t>
            </w:r>
            <w:r w:rsidRPr="00287B8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of Directive 2009/138/EC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), report the reason(s) stated by the supervisor in </w:t>
            </w:r>
            <w:r w:rsidRPr="005A1F5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its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decision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E6329" w:rsidRPr="005A1F5F" w:rsidTr="00EE6329">
        <w:trPr>
          <w:trHeight w:val="349"/>
        </w:trPr>
        <w:tc>
          <w:tcPr>
            <w:tcW w:w="9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E6329" w:rsidRPr="00AA5161" w:rsidRDefault="00EE6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  <w:r w:rsidRPr="00A15C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Non EEA insurance and reinsurance undertakings (both using SII rules and not using SII rules) regardless of the method used</w:t>
            </w:r>
          </w:p>
        </w:tc>
      </w:tr>
      <w:tr w:rsidR="00EE6329" w:rsidRPr="005A1F5F" w:rsidTr="00AA5161">
        <w:trPr>
          <w:trHeight w:val="70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C0240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Local capital requirement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Local individual capital requirement that triggers first intervention by local supervisor.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C0250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Local minimum capital requirement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8647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Local individual minimum capital requirement that triggers final intervention - withdrawal of the authorisation</w:t>
            </w:r>
            <w:r w:rsidR="00010CF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</w:t>
            </w:r>
            <w:del w:id="89" w:author="Author">
              <w:r w:rsidRPr="00AA5161" w:rsidDel="008647B6">
                <w:rPr>
                  <w:rFonts w:ascii="Times New Roman" w:eastAsia="Times New Roman" w:hAnsi="Times New Roman" w:cs="Times New Roman"/>
                  <w:sz w:val="20"/>
                  <w:szCs w:val="20"/>
                  <w:lang w:eastAsia="en-GB"/>
                </w:rPr>
                <w:delText xml:space="preserve"> </w:delText>
              </w:r>
            </w:del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by local supervisor. This figure is needed to calculate the minimum consolidated group SCR.</w:t>
            </w:r>
          </w:p>
        </w:tc>
      </w:tr>
      <w:tr w:rsidR="00EE6329" w:rsidRPr="005A1F5F" w:rsidTr="00AA5161">
        <w:trPr>
          <w:trHeight w:val="949"/>
        </w:trPr>
        <w:tc>
          <w:tcPr>
            <w:tcW w:w="1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C0260 </w:t>
            </w:r>
          </w:p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own funds in accordance with local rules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6329" w:rsidRPr="00AA5161" w:rsidRDefault="00EE6329" w:rsidP="00615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A5161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Eligible Individual Own Funds to cover the local capital requirement, as calculated according to local rules, without applying restrictions on availability for the group.</w:t>
            </w:r>
          </w:p>
        </w:tc>
      </w:tr>
    </w:tbl>
    <w:p w:rsidR="00BB7862" w:rsidRDefault="00BB7862"/>
    <w:sectPr w:rsidR="00BB7862" w:rsidSect="007521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0B60"/>
    <w:multiLevelType w:val="hybridMultilevel"/>
    <w:tmpl w:val="136089AC"/>
    <w:lvl w:ilvl="0" w:tplc="E912F5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removePersonalInformation/>
  <w:removeDateAndTime/>
  <w:proofState w:spelling="clean" w:grammar="clean"/>
  <w:trackRevisions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15794"/>
    <w:rsid w:val="00010CF9"/>
    <w:rsid w:val="00055653"/>
    <w:rsid w:val="00072A8B"/>
    <w:rsid w:val="00072F4E"/>
    <w:rsid w:val="0007577E"/>
    <w:rsid w:val="00083F20"/>
    <w:rsid w:val="00164791"/>
    <w:rsid w:val="001A7774"/>
    <w:rsid w:val="0033076E"/>
    <w:rsid w:val="0039136F"/>
    <w:rsid w:val="003B42B6"/>
    <w:rsid w:val="003C6498"/>
    <w:rsid w:val="003D7632"/>
    <w:rsid w:val="004023AA"/>
    <w:rsid w:val="004053E3"/>
    <w:rsid w:val="00443BFA"/>
    <w:rsid w:val="00457AA0"/>
    <w:rsid w:val="00527972"/>
    <w:rsid w:val="005602BD"/>
    <w:rsid w:val="005A1F5F"/>
    <w:rsid w:val="005A3243"/>
    <w:rsid w:val="005B6A00"/>
    <w:rsid w:val="00615794"/>
    <w:rsid w:val="00657754"/>
    <w:rsid w:val="007521DB"/>
    <w:rsid w:val="007D011A"/>
    <w:rsid w:val="00812B68"/>
    <w:rsid w:val="008647B6"/>
    <w:rsid w:val="009350D6"/>
    <w:rsid w:val="00942C6E"/>
    <w:rsid w:val="00973523"/>
    <w:rsid w:val="00990BDF"/>
    <w:rsid w:val="009B23F9"/>
    <w:rsid w:val="00A16F09"/>
    <w:rsid w:val="00A449FC"/>
    <w:rsid w:val="00AA5161"/>
    <w:rsid w:val="00AB607E"/>
    <w:rsid w:val="00AD2F4C"/>
    <w:rsid w:val="00AE2BE0"/>
    <w:rsid w:val="00B155AC"/>
    <w:rsid w:val="00B2558A"/>
    <w:rsid w:val="00B902A6"/>
    <w:rsid w:val="00BB752C"/>
    <w:rsid w:val="00BB7862"/>
    <w:rsid w:val="00BD243D"/>
    <w:rsid w:val="00BF6FD0"/>
    <w:rsid w:val="00C930C3"/>
    <w:rsid w:val="00CA31B3"/>
    <w:rsid w:val="00D56874"/>
    <w:rsid w:val="00D669D8"/>
    <w:rsid w:val="00ED56A1"/>
    <w:rsid w:val="00EE07A1"/>
    <w:rsid w:val="00EE6329"/>
    <w:rsid w:val="00F156FD"/>
    <w:rsid w:val="00F436EE"/>
    <w:rsid w:val="00FA4C83"/>
    <w:rsid w:val="00FA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57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7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7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9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9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23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57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57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579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79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7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79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B2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1363</Words>
  <Characters>7774</Characters>
  <Application>Microsoft Office Word</Application>
  <DocSecurity>0</DocSecurity>
  <Lines>64</Lines>
  <Paragraphs>18</Paragraphs>
  <ScaleCrop>false</ScaleCrop>
  <Company/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2015-07-02T21:19:00Z</dcterms:created>
  <dcterms:modified xsi:type="dcterms:W3CDTF">2015-08-18T14:05:00Z</dcterms:modified>
</cp:coreProperties>
</file>